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C5B3FF9"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F56B2B">
        <w:rPr>
          <w:rStyle w:val="Strong"/>
          <w:b/>
          <w:bCs w:val="0"/>
          <w:sz w:val="24"/>
          <w:szCs w:val="24"/>
        </w:rPr>
        <w:t>21</w:t>
      </w:r>
      <w:r w:rsidR="00D7229C" w:rsidRPr="00DF2302">
        <w:rPr>
          <w:rStyle w:val="Strong"/>
          <w:b/>
          <w:bCs w:val="0"/>
          <w:sz w:val="24"/>
          <w:szCs w:val="24"/>
        </w:rPr>
        <w:t>-</w:t>
      </w:r>
      <w:r w:rsidR="00F56B2B">
        <w:rPr>
          <w:rStyle w:val="Strong"/>
          <w:b/>
          <w:bCs w:val="0"/>
          <w:sz w:val="24"/>
          <w:szCs w:val="24"/>
        </w:rPr>
        <w:t>G008</w:t>
      </w:r>
      <w:r w:rsidR="007C0D3A" w:rsidRPr="00DF2302">
        <w:rPr>
          <w:rStyle w:val="Strong"/>
          <w:b/>
          <w:bCs w:val="0"/>
          <w:sz w:val="24"/>
          <w:szCs w:val="24"/>
        </w:rPr>
        <w:t>-</w:t>
      </w:r>
      <w:bookmarkEnd w:id="1"/>
      <w:bookmarkEnd w:id="2"/>
      <w:bookmarkEnd w:id="3"/>
      <w:bookmarkEnd w:id="4"/>
      <w:r w:rsidR="00F56B2B">
        <w:rPr>
          <w:rStyle w:val="Strong"/>
          <w:b/>
          <w:bCs w:val="0"/>
          <w:sz w:val="24"/>
          <w:szCs w:val="24"/>
        </w:rPr>
        <w:t>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Default="00E15F4B" w:rsidP="00ED3FDE">
      <w:pPr>
        <w:spacing w:after="240"/>
        <w:jc w:val="both"/>
        <w:rPr>
          <w:rFonts w:ascii="Calibri" w:hAnsi="Calibri" w:cs="Calibri"/>
          <w:lang w:val="en-GB" w:eastAsia="ko-KR"/>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491DEC" w:rsidRPr="00DF2302" w14:paraId="3150FB69" w14:textId="77777777" w:rsidTr="00477CF2">
        <w:trPr>
          <w:cantSplit/>
          <w:tblHeader/>
        </w:trPr>
        <w:tc>
          <w:tcPr>
            <w:tcW w:w="2430" w:type="dxa"/>
            <w:shd w:val="clear" w:color="auto" w:fill="auto"/>
            <w:vAlign w:val="center"/>
          </w:tcPr>
          <w:p w14:paraId="6A16A177" w14:textId="77777777" w:rsidR="00491DEC" w:rsidRPr="00DF2302" w:rsidRDefault="00491DEC" w:rsidP="00477CF2">
            <w:pPr>
              <w:pStyle w:val="TableContents"/>
              <w:jc w:val="center"/>
              <w:rPr>
                <w:rFonts w:cs="Calibri"/>
                <w:b/>
              </w:rPr>
            </w:pPr>
            <w:r w:rsidRPr="00DF2302">
              <w:rPr>
                <w:rFonts w:cs="Calibri"/>
                <w:b/>
              </w:rPr>
              <w:t>Major Criteria</w:t>
            </w:r>
          </w:p>
        </w:tc>
        <w:tc>
          <w:tcPr>
            <w:tcW w:w="5367" w:type="dxa"/>
            <w:shd w:val="clear" w:color="auto" w:fill="auto"/>
            <w:vAlign w:val="center"/>
          </w:tcPr>
          <w:p w14:paraId="013D41BA" w14:textId="77777777" w:rsidR="00491DEC" w:rsidRPr="00DF2302" w:rsidRDefault="00491DEC" w:rsidP="00477CF2">
            <w:pPr>
              <w:pStyle w:val="TableContents"/>
              <w:jc w:val="center"/>
              <w:rPr>
                <w:rFonts w:cs="Calibri"/>
                <w:b/>
              </w:rPr>
            </w:pPr>
            <w:r w:rsidRPr="00DF2302">
              <w:rPr>
                <w:rFonts w:cs="Calibri"/>
                <w:b/>
              </w:rPr>
              <w:t>Details &amp; Sub-Criteria</w:t>
            </w:r>
          </w:p>
        </w:tc>
        <w:tc>
          <w:tcPr>
            <w:tcW w:w="1360" w:type="dxa"/>
            <w:shd w:val="clear" w:color="auto" w:fill="auto"/>
            <w:vAlign w:val="center"/>
          </w:tcPr>
          <w:p w14:paraId="260F3AD6" w14:textId="77777777" w:rsidR="00491DEC" w:rsidRPr="00DF2302" w:rsidRDefault="00491DEC" w:rsidP="00477CF2">
            <w:pPr>
              <w:pStyle w:val="TableContents"/>
              <w:jc w:val="center"/>
              <w:rPr>
                <w:rFonts w:cs="Calibri"/>
                <w:b/>
              </w:rPr>
            </w:pPr>
            <w:r w:rsidRPr="00DF2302">
              <w:rPr>
                <w:rFonts w:cs="Calibri"/>
                <w:b/>
              </w:rPr>
              <w:t>Possible Score</w:t>
            </w:r>
          </w:p>
        </w:tc>
      </w:tr>
      <w:tr w:rsidR="00491DEC" w:rsidRPr="00DF2302" w14:paraId="628ED44A" w14:textId="77777777" w:rsidTr="00477CF2">
        <w:trPr>
          <w:cantSplit/>
          <w:tblHeader/>
        </w:trPr>
        <w:tc>
          <w:tcPr>
            <w:tcW w:w="2430" w:type="dxa"/>
            <w:shd w:val="clear" w:color="auto" w:fill="auto"/>
            <w:vAlign w:val="center"/>
          </w:tcPr>
          <w:p w14:paraId="0AC9BE0E" w14:textId="77777777" w:rsidR="00491DEC" w:rsidRDefault="00491DEC" w:rsidP="00477CF2">
            <w:pPr>
              <w:pStyle w:val="TableContents"/>
              <w:rPr>
                <w:rFonts w:asciiTheme="minorHAnsi" w:hAnsiTheme="minorHAnsi"/>
                <w:sz w:val="22"/>
                <w:szCs w:val="22"/>
                <w:lang w:eastAsia="en-US"/>
              </w:rPr>
            </w:pPr>
            <w:r w:rsidRPr="002A5743">
              <w:rPr>
                <w:rFonts w:asciiTheme="minorHAnsi" w:hAnsiTheme="minorHAnsi"/>
                <w:sz w:val="22"/>
                <w:szCs w:val="22"/>
                <w:lang w:eastAsia="en-US"/>
              </w:rPr>
              <w:t>Firm/consortium’s experience and reputation with similar supply of Goods</w:t>
            </w:r>
          </w:p>
          <w:p w14:paraId="788CE52E" w14:textId="77777777" w:rsidR="00491DEC" w:rsidRPr="002A5743" w:rsidRDefault="00491DEC" w:rsidP="00477CF2">
            <w:pPr>
              <w:pStyle w:val="TableContents"/>
              <w:rPr>
                <w:rFonts w:asciiTheme="minorHAnsi" w:hAnsiTheme="minorHAnsi"/>
                <w:sz w:val="22"/>
                <w:szCs w:val="22"/>
                <w:lang w:eastAsia="en-US"/>
              </w:rPr>
            </w:pPr>
          </w:p>
        </w:tc>
        <w:tc>
          <w:tcPr>
            <w:tcW w:w="5367" w:type="dxa"/>
            <w:shd w:val="clear" w:color="auto" w:fill="auto"/>
          </w:tcPr>
          <w:p w14:paraId="5040FFD9" w14:textId="77777777" w:rsidR="00491DEC" w:rsidRPr="008E45BC" w:rsidRDefault="00491DEC" w:rsidP="00477CF2">
            <w:pPr>
              <w:pStyle w:val="TableContents"/>
              <w:numPr>
                <w:ilvl w:val="0"/>
                <w:numId w:val="3"/>
              </w:numPr>
              <w:rPr>
                <w:rFonts w:asciiTheme="minorHAnsi" w:hAnsiTheme="minorHAnsi"/>
                <w:sz w:val="22"/>
                <w:szCs w:val="22"/>
              </w:rPr>
            </w:pPr>
            <w:r>
              <w:rPr>
                <w:rFonts w:asciiTheme="minorHAnsi" w:hAnsiTheme="minorHAnsi"/>
                <w:sz w:val="22"/>
                <w:szCs w:val="22"/>
                <w:lang w:eastAsia="en-US"/>
              </w:rPr>
              <w:t>At least 2 references showing the similar supply of goods.</w:t>
            </w:r>
          </w:p>
          <w:p w14:paraId="68A3F9E0" w14:textId="77777777" w:rsidR="00491DEC" w:rsidRPr="002A5743" w:rsidRDefault="00491DEC" w:rsidP="00477CF2">
            <w:pPr>
              <w:pStyle w:val="TableContents"/>
              <w:numPr>
                <w:ilvl w:val="0"/>
                <w:numId w:val="3"/>
              </w:numPr>
              <w:rPr>
                <w:rFonts w:asciiTheme="minorHAnsi" w:hAnsiTheme="minorHAnsi"/>
                <w:sz w:val="22"/>
                <w:szCs w:val="22"/>
              </w:rPr>
            </w:pPr>
            <w:r>
              <w:rPr>
                <w:rFonts w:asciiTheme="minorHAnsi" w:hAnsiTheme="minorHAnsi"/>
                <w:sz w:val="22"/>
                <w:szCs w:val="22"/>
                <w:lang w:eastAsia="en-US"/>
              </w:rPr>
              <w:t>valid license/business registration/tax clearance</w:t>
            </w:r>
          </w:p>
        </w:tc>
        <w:tc>
          <w:tcPr>
            <w:tcW w:w="1360" w:type="dxa"/>
            <w:shd w:val="clear" w:color="auto" w:fill="auto"/>
            <w:vAlign w:val="center"/>
          </w:tcPr>
          <w:p w14:paraId="75B6029A" w14:textId="77777777" w:rsidR="00491DEC" w:rsidRPr="002A5743" w:rsidRDefault="00491DEC" w:rsidP="00477CF2">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491DEC" w:rsidRPr="00DF2302" w14:paraId="6A0DF087" w14:textId="77777777" w:rsidTr="00477CF2">
        <w:trPr>
          <w:cantSplit/>
          <w:tblHeader/>
        </w:trPr>
        <w:tc>
          <w:tcPr>
            <w:tcW w:w="2430" w:type="dxa"/>
            <w:shd w:val="clear" w:color="auto" w:fill="auto"/>
            <w:vAlign w:val="center"/>
          </w:tcPr>
          <w:p w14:paraId="1C730EF3" w14:textId="77777777" w:rsidR="00491DEC" w:rsidRDefault="00491DEC" w:rsidP="00477CF2">
            <w:pPr>
              <w:pStyle w:val="TableContents"/>
              <w:rPr>
                <w:rFonts w:asciiTheme="minorHAnsi" w:hAnsiTheme="minorHAnsi"/>
                <w:sz w:val="22"/>
                <w:szCs w:val="22"/>
                <w:lang w:eastAsia="en-US"/>
              </w:rPr>
            </w:pPr>
            <w:r w:rsidRPr="002A5743">
              <w:rPr>
                <w:rFonts w:asciiTheme="minorHAnsi" w:hAnsiTheme="minorHAnsi"/>
                <w:sz w:val="22"/>
                <w:szCs w:val="22"/>
                <w:lang w:eastAsia="en-US"/>
              </w:rPr>
              <w:t>Delivery time</w:t>
            </w:r>
            <w:r>
              <w:rPr>
                <w:rFonts w:asciiTheme="minorHAnsi" w:hAnsiTheme="minorHAnsi"/>
                <w:sz w:val="22"/>
                <w:szCs w:val="22"/>
                <w:lang w:eastAsia="en-US"/>
              </w:rPr>
              <w:t xml:space="preserve"> </w:t>
            </w:r>
          </w:p>
          <w:p w14:paraId="0511419E" w14:textId="77777777" w:rsidR="00491DEC" w:rsidRPr="002A5743" w:rsidRDefault="00491DEC" w:rsidP="00477CF2">
            <w:pPr>
              <w:pStyle w:val="TableContents"/>
              <w:ind w:left="720"/>
              <w:rPr>
                <w:rFonts w:asciiTheme="minorHAnsi" w:hAnsiTheme="minorHAnsi"/>
                <w:sz w:val="22"/>
                <w:szCs w:val="22"/>
                <w:lang w:eastAsia="en-US"/>
              </w:rPr>
            </w:pPr>
          </w:p>
        </w:tc>
        <w:tc>
          <w:tcPr>
            <w:tcW w:w="5367" w:type="dxa"/>
            <w:shd w:val="clear" w:color="auto" w:fill="auto"/>
          </w:tcPr>
          <w:p w14:paraId="020F0CDD" w14:textId="77777777" w:rsidR="00491DEC" w:rsidRDefault="00491DEC" w:rsidP="00491DEC">
            <w:pPr>
              <w:pStyle w:val="TableContents"/>
              <w:numPr>
                <w:ilvl w:val="0"/>
                <w:numId w:val="9"/>
              </w:numPr>
              <w:rPr>
                <w:rFonts w:asciiTheme="minorHAnsi" w:hAnsiTheme="minorHAnsi"/>
                <w:sz w:val="22"/>
                <w:szCs w:val="22"/>
                <w:lang w:eastAsia="en-US"/>
              </w:rPr>
            </w:pPr>
            <w:r>
              <w:rPr>
                <w:rFonts w:asciiTheme="minorHAnsi" w:hAnsiTheme="minorHAnsi"/>
                <w:sz w:val="22"/>
                <w:szCs w:val="22"/>
                <w:lang w:eastAsia="en-US"/>
              </w:rPr>
              <w:t xml:space="preserve">A confirmation is required on how many materials available on stock and how many required to be ordered from overseas. </w:t>
            </w:r>
          </w:p>
          <w:p w14:paraId="166D322F" w14:textId="77777777" w:rsidR="00491DEC" w:rsidRPr="002A5743" w:rsidRDefault="00491DEC" w:rsidP="00477CF2">
            <w:pPr>
              <w:pStyle w:val="TableContents"/>
              <w:numPr>
                <w:ilvl w:val="0"/>
                <w:numId w:val="4"/>
              </w:numPr>
              <w:rPr>
                <w:rFonts w:asciiTheme="minorHAnsi" w:hAnsiTheme="minorHAnsi"/>
                <w:sz w:val="22"/>
                <w:szCs w:val="22"/>
              </w:rPr>
            </w:pPr>
            <w:r>
              <w:rPr>
                <w:rFonts w:asciiTheme="minorHAnsi" w:hAnsiTheme="minorHAnsi"/>
                <w:sz w:val="22"/>
                <w:szCs w:val="22"/>
                <w:lang w:eastAsia="en-US"/>
              </w:rPr>
              <w:t>A clear &amp; logic time schedule for the delivery of the required items or materials)</w:t>
            </w:r>
          </w:p>
        </w:tc>
        <w:tc>
          <w:tcPr>
            <w:tcW w:w="1360" w:type="dxa"/>
            <w:shd w:val="clear" w:color="auto" w:fill="auto"/>
            <w:vAlign w:val="center"/>
          </w:tcPr>
          <w:p w14:paraId="762AFBE1" w14:textId="77777777" w:rsidR="00491DEC" w:rsidRPr="002A5743" w:rsidRDefault="00491DEC" w:rsidP="00477CF2">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491DEC" w:rsidRPr="00DF2302" w14:paraId="2CCDBC76" w14:textId="77777777" w:rsidTr="00477CF2">
        <w:trPr>
          <w:cantSplit/>
          <w:tblHeader/>
        </w:trPr>
        <w:tc>
          <w:tcPr>
            <w:tcW w:w="2430" w:type="dxa"/>
            <w:shd w:val="clear" w:color="auto" w:fill="auto"/>
            <w:vAlign w:val="center"/>
          </w:tcPr>
          <w:p w14:paraId="33D16CBF" w14:textId="77777777" w:rsidR="00491DEC" w:rsidRPr="002A5743" w:rsidRDefault="00491DEC" w:rsidP="00477CF2">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p>
        </w:tc>
        <w:tc>
          <w:tcPr>
            <w:tcW w:w="5367" w:type="dxa"/>
            <w:shd w:val="clear" w:color="auto" w:fill="auto"/>
          </w:tcPr>
          <w:p w14:paraId="04459EFA" w14:textId="77777777" w:rsidR="00491DEC" w:rsidRDefault="00491DEC" w:rsidP="00477CF2">
            <w:pPr>
              <w:pStyle w:val="TableContents"/>
              <w:numPr>
                <w:ilvl w:val="0"/>
                <w:numId w:val="5"/>
              </w:numPr>
              <w:rPr>
                <w:rFonts w:asciiTheme="minorHAnsi" w:hAnsiTheme="minorHAnsi"/>
                <w:sz w:val="22"/>
                <w:szCs w:val="22"/>
              </w:rPr>
            </w:pPr>
            <w:r>
              <w:rPr>
                <w:rFonts w:asciiTheme="minorHAnsi" w:hAnsiTheme="minorHAnsi"/>
                <w:sz w:val="22"/>
                <w:szCs w:val="22"/>
                <w:lang w:eastAsia="en-US"/>
              </w:rPr>
              <w:t>Technical requirements of the materials must be compiled to the Specification of goods provided.</w:t>
            </w:r>
          </w:p>
          <w:p w14:paraId="7DF08A26" w14:textId="248A4832" w:rsidR="00491DEC" w:rsidRPr="008E45BC" w:rsidRDefault="00491DEC" w:rsidP="00477CF2">
            <w:pPr>
              <w:pStyle w:val="TableContents"/>
              <w:numPr>
                <w:ilvl w:val="0"/>
                <w:numId w:val="5"/>
              </w:numPr>
              <w:rPr>
                <w:rFonts w:asciiTheme="minorHAnsi" w:hAnsiTheme="minorHAnsi"/>
                <w:sz w:val="22"/>
                <w:szCs w:val="22"/>
              </w:rPr>
            </w:pPr>
            <w:r>
              <w:rPr>
                <w:rFonts w:asciiTheme="minorHAnsi" w:eastAsiaTheme="minorEastAsia" w:hAnsiTheme="minorHAnsi"/>
                <w:sz w:val="22"/>
              </w:rPr>
              <w:t xml:space="preserve">To comply with the specifications of </w:t>
            </w:r>
            <w:r w:rsidR="00C95630">
              <w:rPr>
                <w:rFonts w:asciiTheme="minorHAnsi" w:eastAsiaTheme="minorEastAsia" w:hAnsiTheme="minorHAnsi"/>
                <w:sz w:val="22"/>
              </w:rPr>
              <w:t>motorbike (refer to template 4)</w:t>
            </w:r>
          </w:p>
          <w:p w14:paraId="0FF0CFE4" w14:textId="77777777" w:rsidR="00491DEC" w:rsidRPr="002A5743" w:rsidRDefault="00491DEC" w:rsidP="00477CF2">
            <w:pPr>
              <w:pStyle w:val="TableContents"/>
              <w:numPr>
                <w:ilvl w:val="0"/>
                <w:numId w:val="5"/>
              </w:numPr>
              <w:rPr>
                <w:rFonts w:asciiTheme="minorHAnsi" w:hAnsiTheme="minorHAnsi"/>
                <w:sz w:val="22"/>
                <w:szCs w:val="22"/>
              </w:rPr>
            </w:pPr>
            <w:r>
              <w:rPr>
                <w:rFonts w:asciiTheme="minorHAnsi" w:eastAsiaTheme="minorEastAsia" w:hAnsiTheme="minorHAnsi"/>
                <w:sz w:val="22"/>
              </w:rPr>
              <w:t>Detailed and Completed Quotation</w:t>
            </w:r>
          </w:p>
        </w:tc>
        <w:tc>
          <w:tcPr>
            <w:tcW w:w="1360" w:type="dxa"/>
            <w:shd w:val="clear" w:color="auto" w:fill="auto"/>
            <w:vAlign w:val="center"/>
          </w:tcPr>
          <w:p w14:paraId="24640983" w14:textId="77777777" w:rsidR="00491DEC" w:rsidRPr="002A5743" w:rsidRDefault="00491DEC" w:rsidP="00477CF2">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491DEC" w:rsidRPr="00DF2302" w14:paraId="08655301" w14:textId="77777777" w:rsidTr="00477CF2">
        <w:trPr>
          <w:cantSplit/>
          <w:trHeight w:val="650"/>
          <w:tblHeader/>
        </w:trPr>
        <w:tc>
          <w:tcPr>
            <w:tcW w:w="7797" w:type="dxa"/>
            <w:gridSpan w:val="2"/>
            <w:shd w:val="clear" w:color="auto" w:fill="auto"/>
            <w:vAlign w:val="center"/>
          </w:tcPr>
          <w:p w14:paraId="6BC3B47C" w14:textId="77777777" w:rsidR="00491DEC" w:rsidRPr="00DF2302" w:rsidRDefault="00491DEC" w:rsidP="00477CF2">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4DEFED09" w14:textId="77777777" w:rsidR="00491DEC" w:rsidRPr="00DF2302" w:rsidRDefault="00491DEC" w:rsidP="00477CF2">
            <w:pPr>
              <w:pStyle w:val="TableContents"/>
              <w:jc w:val="center"/>
              <w:rPr>
                <w:rFonts w:cs="Calibri"/>
                <w:b/>
              </w:rPr>
            </w:pPr>
            <w:r w:rsidRPr="00DF2302">
              <w:rPr>
                <w:rFonts w:cs="Calibri"/>
                <w:b/>
              </w:rPr>
              <w:t>100</w:t>
            </w:r>
          </w:p>
        </w:tc>
      </w:tr>
    </w:tbl>
    <w:p w14:paraId="2AEFD1D1" w14:textId="77777777" w:rsidR="00491DEC" w:rsidRPr="00DF2302" w:rsidRDefault="00491DEC" w:rsidP="00ED3FDE">
      <w:pPr>
        <w:spacing w:after="240"/>
        <w:jc w:val="both"/>
        <w:rPr>
          <w:lang w:val="en-GB"/>
        </w:rPr>
      </w:pPr>
    </w:p>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DC9E6" w14:textId="77777777" w:rsidR="005E4039" w:rsidRDefault="005E4039">
      <w:r>
        <w:separator/>
      </w:r>
    </w:p>
  </w:endnote>
  <w:endnote w:type="continuationSeparator" w:id="0">
    <w:p w14:paraId="14558ABE" w14:textId="77777777" w:rsidR="005E4039" w:rsidRDefault="005E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964D2" w:rsidRPr="002964D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964D2" w:rsidRPr="002964D2">
      <w:rPr>
        <w:noProof/>
        <w:color w:val="17365D" w:themeColor="text2" w:themeShade="BF"/>
        <w:lang w:val="sv-SE"/>
      </w:rPr>
      <w:t>4</w:t>
    </w:r>
    <w:r>
      <w:rPr>
        <w:color w:val="17365D" w:themeColor="text2" w:themeShade="BF"/>
      </w:rPr>
      <w:fldChar w:fldCharType="end"/>
    </w:r>
  </w:p>
  <w:p w14:paraId="213B5D63" w14:textId="69F89737" w:rsidR="00D15CF2" w:rsidRDefault="004878F3" w:rsidP="004878F3">
    <w:pPr>
      <w:pStyle w:val="Footer"/>
    </w:pPr>
    <w:r>
      <w:fldChar w:fldCharType="begin"/>
    </w:r>
    <w:r>
      <w:instrText xml:space="preserve"> DATE \@ "yyyy-MM-dd" </w:instrText>
    </w:r>
    <w:r>
      <w:fldChar w:fldCharType="separate"/>
    </w:r>
    <w:r w:rsidR="00960B1A">
      <w:rPr>
        <w:noProof/>
      </w:rPr>
      <w:t>2023-11-20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F4158" w14:textId="77777777" w:rsidR="005E4039" w:rsidRDefault="005E4039">
      <w:r>
        <w:separator/>
      </w:r>
    </w:p>
  </w:footnote>
  <w:footnote w:type="continuationSeparator" w:id="0">
    <w:p w14:paraId="6C41D3E3" w14:textId="77777777" w:rsidR="005E4039" w:rsidRDefault="005E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7373605"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AU" w:eastAsia="en-AU"/>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F56B2B">
      <w:rPr>
        <w:rStyle w:val="Strong"/>
      </w:rPr>
      <w:t>21</w:t>
    </w:r>
    <w:r w:rsidRPr="00AD3DBB">
      <w:rPr>
        <w:rStyle w:val="Strong"/>
      </w:rPr>
      <w:t>-</w:t>
    </w:r>
    <w:r w:rsidR="00F56B2B">
      <w:rPr>
        <w:rStyle w:val="Strong"/>
      </w:rPr>
      <w:t>G008</w:t>
    </w:r>
    <w:r w:rsidRPr="00AD3DBB">
      <w:rPr>
        <w:rStyle w:val="Strong"/>
      </w:rPr>
      <w:t>-</w:t>
    </w:r>
    <w:r w:rsidR="00F56B2B">
      <w:rPr>
        <w:rStyle w:val="Strong"/>
      </w:rPr>
      <w:t>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F411402"/>
    <w:multiLevelType w:val="hybridMultilevel"/>
    <w:tmpl w:val="5D505926"/>
    <w:lvl w:ilvl="0" w:tplc="20000001">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38785250">
    <w:abstractNumId w:val="2"/>
  </w:num>
  <w:num w:numId="2" w16cid:durableId="15933604">
    <w:abstractNumId w:val="8"/>
  </w:num>
  <w:num w:numId="3" w16cid:durableId="1142309445">
    <w:abstractNumId w:val="7"/>
  </w:num>
  <w:num w:numId="4" w16cid:durableId="905649281">
    <w:abstractNumId w:val="6"/>
  </w:num>
  <w:num w:numId="5" w16cid:durableId="566845132">
    <w:abstractNumId w:val="0"/>
  </w:num>
  <w:num w:numId="6" w16cid:durableId="834296864">
    <w:abstractNumId w:val="5"/>
  </w:num>
  <w:num w:numId="7" w16cid:durableId="774246989">
    <w:abstractNumId w:val="1"/>
  </w:num>
  <w:num w:numId="8" w16cid:durableId="1785999407">
    <w:abstractNumId w:val="4"/>
  </w:num>
  <w:num w:numId="9" w16cid:durableId="60562115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4D2"/>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DEC"/>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03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1717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0B1A"/>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444"/>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630"/>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18E"/>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4CBA"/>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6B2B"/>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7A5217-A486-4F78-A737-3EE32F075AEB}">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731</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6</cp:revision>
  <cp:lastPrinted>2016-10-18T02:57:00Z</cp:lastPrinted>
  <dcterms:created xsi:type="dcterms:W3CDTF">2023-11-17T03:08:00Z</dcterms:created>
  <dcterms:modified xsi:type="dcterms:W3CDTF">2023-11-20T04:22:00Z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4fdd424df441d174c775d7bc252b776d926e838d4e92e4fb3f5de725789068a9</vt:lpwstr>
  </property>
</Properties>
</file>